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A4BD8" w:rsidRPr="00E0674A" w:rsidRDefault="007A1FE0" w:rsidP="00030C16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E0674A">
        <w:rPr>
          <w:rFonts w:eastAsia="Times New Roman"/>
          <w:noProof/>
          <w:sz w:val="22"/>
          <w:szCs w:val="22"/>
          <w:lang w:eastAsia="ko-KR"/>
        </w:rPr>
        <w:drawing>
          <wp:inline distT="0" distB="0" distL="0" distR="0" wp14:anchorId="0DB94DE1" wp14:editId="18ED69D6">
            <wp:extent cx="2095500" cy="10953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22E" w:rsidRPr="00E0674A" w:rsidRDefault="00A0122E" w:rsidP="00030C16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E0674A">
        <w:rPr>
          <w:rFonts w:eastAsia="Times New Roman"/>
          <w:b/>
          <w:sz w:val="22"/>
          <w:szCs w:val="22"/>
          <w:lang w:val="en-NZ"/>
        </w:rPr>
        <w:t>NORTHERN COMMITTEE</w:t>
      </w:r>
    </w:p>
    <w:p w:rsidR="00A0122E" w:rsidRPr="00E0674A" w:rsidRDefault="0099447B" w:rsidP="00030C16">
      <w:pPr>
        <w:adjustRightInd w:val="0"/>
        <w:snapToGrid w:val="0"/>
        <w:jc w:val="center"/>
        <w:rPr>
          <w:rFonts w:eastAsia="Times New Roman"/>
          <w:b/>
          <w:sz w:val="22"/>
          <w:szCs w:val="22"/>
          <w:lang w:val="en-NZ"/>
        </w:rPr>
      </w:pPr>
      <w:r w:rsidRPr="00E0674A">
        <w:rPr>
          <w:rFonts w:eastAsiaTheme="minorEastAsia"/>
          <w:b/>
          <w:sz w:val="22"/>
          <w:szCs w:val="22"/>
          <w:lang w:val="en-NZ" w:eastAsia="ko-KR"/>
        </w:rPr>
        <w:t>CATCH DOCUMENTATION SCHEME (CDS) TECHNICAL MEETING</w:t>
      </w:r>
    </w:p>
    <w:p w:rsidR="00A0122E" w:rsidRPr="00E0674A" w:rsidRDefault="0099447B" w:rsidP="00030C16">
      <w:pPr>
        <w:adjustRightInd w:val="0"/>
        <w:snapToGrid w:val="0"/>
        <w:jc w:val="center"/>
        <w:rPr>
          <w:rFonts w:eastAsiaTheme="minorEastAsia"/>
          <w:sz w:val="22"/>
          <w:szCs w:val="22"/>
          <w:lang w:val="en-NZ" w:eastAsia="ko-KR"/>
        </w:rPr>
      </w:pPr>
      <w:r w:rsidRPr="00E0674A">
        <w:rPr>
          <w:rFonts w:eastAsiaTheme="minorEastAsia"/>
          <w:sz w:val="22"/>
          <w:szCs w:val="22"/>
          <w:lang w:val="en-NZ" w:eastAsia="ko-KR"/>
        </w:rPr>
        <w:t>3</w:t>
      </w:r>
      <w:r w:rsidR="00890ED6" w:rsidRPr="00E0674A">
        <w:rPr>
          <w:rFonts w:eastAsia="Times New Roman"/>
          <w:sz w:val="22"/>
          <w:szCs w:val="22"/>
          <w:lang w:val="en-NZ"/>
        </w:rPr>
        <w:t xml:space="preserve"> </w:t>
      </w:r>
      <w:r w:rsidR="00A0122E" w:rsidRPr="00E0674A">
        <w:rPr>
          <w:rFonts w:eastAsia="Times New Roman"/>
          <w:sz w:val="22"/>
          <w:szCs w:val="22"/>
          <w:lang w:val="en-NZ"/>
        </w:rPr>
        <w:t xml:space="preserve">September </w:t>
      </w:r>
      <w:r w:rsidR="00955E9A" w:rsidRPr="00E0674A">
        <w:rPr>
          <w:rFonts w:eastAsia="MS Mincho"/>
          <w:sz w:val="22"/>
          <w:szCs w:val="22"/>
          <w:lang w:val="en-NZ" w:eastAsia="ja-JP"/>
        </w:rPr>
        <w:t>201</w:t>
      </w:r>
      <w:r w:rsidR="000A6D85" w:rsidRPr="00E0674A">
        <w:rPr>
          <w:rFonts w:eastAsiaTheme="minorEastAsia"/>
          <w:sz w:val="22"/>
          <w:szCs w:val="22"/>
          <w:lang w:val="en-NZ" w:eastAsia="ko-KR"/>
        </w:rPr>
        <w:t>8</w:t>
      </w:r>
    </w:p>
    <w:p w:rsidR="00A0122E" w:rsidRPr="00E0674A" w:rsidRDefault="000A6D85" w:rsidP="00030C16">
      <w:pPr>
        <w:adjustRightInd w:val="0"/>
        <w:snapToGrid w:val="0"/>
        <w:jc w:val="center"/>
        <w:rPr>
          <w:rFonts w:eastAsia="Times New Roman"/>
          <w:sz w:val="22"/>
          <w:szCs w:val="22"/>
          <w:lang w:val="en-NZ"/>
        </w:rPr>
      </w:pPr>
      <w:r w:rsidRPr="00E0674A">
        <w:rPr>
          <w:rFonts w:eastAsiaTheme="minorEastAsia"/>
          <w:sz w:val="22"/>
          <w:szCs w:val="22"/>
          <w:lang w:val="en-NZ" w:eastAsia="ko-KR"/>
        </w:rPr>
        <w:t>Fukuoka, Japan</w:t>
      </w:r>
    </w:p>
    <w:p w:rsidR="00A0122E" w:rsidRPr="00E0674A" w:rsidRDefault="0083794A" w:rsidP="00030C16">
      <w:pPr>
        <w:pStyle w:val="BodyText"/>
        <w:pBdr>
          <w:top w:val="single" w:sz="18" w:space="1" w:color="auto"/>
          <w:bottom w:val="single" w:sz="18" w:space="0" w:color="auto"/>
        </w:pBdr>
        <w:adjustRightInd w:val="0"/>
        <w:snapToGrid w:val="0"/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</w:pPr>
      <w:r w:rsidRPr="00E0674A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MEETING NOTICE AND </w:t>
      </w:r>
      <w:r w:rsidR="00A0122E" w:rsidRPr="00E0674A">
        <w:rPr>
          <w:rFonts w:ascii="Times New Roman" w:hAnsi="Times New Roman" w:cs="Times New Roman"/>
          <w:b/>
          <w:sz w:val="22"/>
          <w:szCs w:val="22"/>
          <w:lang w:val="en-NZ"/>
        </w:rPr>
        <w:t>PROVISIONAL AGENDA</w:t>
      </w:r>
      <w:r w:rsidR="000C7697" w:rsidRPr="00E0674A">
        <w:rPr>
          <w:rFonts w:ascii="Times New Roman" w:eastAsiaTheme="minorEastAsia" w:hAnsi="Times New Roman" w:cs="Times New Roman"/>
          <w:b/>
          <w:sz w:val="22"/>
          <w:szCs w:val="22"/>
          <w:lang w:val="en-NZ" w:eastAsia="ko-KR"/>
        </w:rPr>
        <w:t xml:space="preserve"> </w:t>
      </w:r>
    </w:p>
    <w:p w:rsidR="00A0122E" w:rsidRPr="00E0674A" w:rsidRDefault="00A0122E" w:rsidP="00030C16">
      <w:pPr>
        <w:adjustRightInd w:val="0"/>
        <w:snapToGrid w:val="0"/>
        <w:jc w:val="right"/>
        <w:rPr>
          <w:rFonts w:eastAsiaTheme="minorEastAsia"/>
          <w:b/>
          <w:sz w:val="22"/>
          <w:szCs w:val="22"/>
          <w:lang w:eastAsia="ko-KR"/>
        </w:rPr>
      </w:pPr>
      <w:r w:rsidRPr="00E0674A">
        <w:rPr>
          <w:b/>
          <w:sz w:val="22"/>
          <w:szCs w:val="22"/>
          <w:lang w:val="en-NZ"/>
        </w:rPr>
        <w:t>WCPFC</w:t>
      </w:r>
      <w:r w:rsidRPr="00E0674A">
        <w:rPr>
          <w:rFonts w:eastAsia="MS Mincho"/>
          <w:b/>
          <w:sz w:val="22"/>
          <w:szCs w:val="22"/>
          <w:lang w:val="en-NZ" w:eastAsia="ja-JP"/>
        </w:rPr>
        <w:t>-</w:t>
      </w:r>
      <w:r w:rsidRPr="00E0674A">
        <w:rPr>
          <w:b/>
          <w:sz w:val="22"/>
          <w:szCs w:val="22"/>
          <w:lang w:val="en-NZ"/>
        </w:rPr>
        <w:t>NC</w:t>
      </w:r>
      <w:r w:rsidR="003369B3" w:rsidRPr="00E0674A">
        <w:rPr>
          <w:rFonts w:eastAsiaTheme="minorEastAsia"/>
          <w:b/>
          <w:sz w:val="22"/>
          <w:szCs w:val="22"/>
          <w:lang w:val="en-NZ" w:eastAsia="ko-KR"/>
        </w:rPr>
        <w:t>-CDS</w:t>
      </w:r>
      <w:ins w:id="0" w:author="SungKwon Soh" w:date="2018-09-02T23:37:00Z">
        <w:r w:rsidR="00F41C8D">
          <w:rPr>
            <w:rFonts w:eastAsiaTheme="minorEastAsia" w:hint="eastAsia"/>
            <w:b/>
            <w:sz w:val="22"/>
            <w:szCs w:val="22"/>
            <w:lang w:val="en-NZ" w:eastAsia="ko-KR"/>
          </w:rPr>
          <w:t>01</w:t>
        </w:r>
      </w:ins>
      <w:r w:rsidR="00955E9A" w:rsidRPr="00E0674A">
        <w:rPr>
          <w:rFonts w:eastAsia="MS Mincho"/>
          <w:b/>
          <w:sz w:val="22"/>
          <w:szCs w:val="22"/>
          <w:lang w:val="en-NZ" w:eastAsia="ja-JP"/>
        </w:rPr>
        <w:t>-201</w:t>
      </w:r>
      <w:r w:rsidR="00E62DEC" w:rsidRPr="00E0674A">
        <w:rPr>
          <w:rFonts w:eastAsiaTheme="minorEastAsia"/>
          <w:b/>
          <w:sz w:val="22"/>
          <w:szCs w:val="22"/>
          <w:lang w:val="en-NZ" w:eastAsia="ko-KR"/>
        </w:rPr>
        <w:t>8</w:t>
      </w:r>
      <w:r w:rsidR="00203F84" w:rsidRPr="00E0674A">
        <w:rPr>
          <w:rFonts w:eastAsia="MS Mincho"/>
          <w:b/>
          <w:sz w:val="22"/>
          <w:szCs w:val="22"/>
          <w:lang w:val="en-NZ" w:eastAsia="ja-JP"/>
        </w:rPr>
        <w:t>/</w:t>
      </w:r>
      <w:r w:rsidRPr="00E0674A">
        <w:rPr>
          <w:b/>
          <w:sz w:val="22"/>
          <w:szCs w:val="22"/>
          <w:lang w:val="en-NZ"/>
        </w:rPr>
        <w:t>0</w:t>
      </w:r>
      <w:r w:rsidR="0099447B" w:rsidRPr="00E0674A">
        <w:rPr>
          <w:rFonts w:eastAsiaTheme="minorEastAsia"/>
          <w:b/>
          <w:sz w:val="22"/>
          <w:szCs w:val="22"/>
          <w:lang w:val="en-NZ" w:eastAsia="ko-KR"/>
        </w:rPr>
        <w:t>1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u w:val="single"/>
          <w:lang w:val="en-NZ" w:eastAsia="ko-KR"/>
        </w:rPr>
      </w:pPr>
    </w:p>
    <w:p w:rsidR="0083794A" w:rsidRPr="00E0674A" w:rsidRDefault="0083794A" w:rsidP="00A90482">
      <w:pPr>
        <w:widowControl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  <w:lang w:val="en-NZ" w:eastAsia="ko-KR"/>
        </w:rPr>
      </w:pPr>
      <w:r w:rsidRPr="00E0674A">
        <w:rPr>
          <w:b/>
          <w:sz w:val="22"/>
          <w:szCs w:val="22"/>
          <w:lang w:val="en-NZ" w:eastAsia="ko-KR"/>
        </w:rPr>
        <w:t>MEETING NOTICE</w:t>
      </w:r>
    </w:p>
    <w:p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sz w:val="22"/>
          <w:szCs w:val="22"/>
          <w:lang w:val="en-NZ" w:eastAsia="ko-KR"/>
        </w:rPr>
      </w:pPr>
    </w:p>
    <w:p w:rsidR="0083794A" w:rsidRPr="00E0674A" w:rsidRDefault="00307118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TimesNewRoman"/>
          <w:sz w:val="22"/>
          <w:szCs w:val="22"/>
          <w:lang w:eastAsia="ko-KR"/>
        </w:rPr>
      </w:pPr>
      <w:r w:rsidRPr="00E0674A">
        <w:rPr>
          <w:sz w:val="22"/>
          <w:szCs w:val="22"/>
          <w:lang w:eastAsia="ko-KR"/>
        </w:rPr>
        <w:t>In Paragraph 275 of the WCPFC14 Summary Report, t</w:t>
      </w:r>
      <w:r w:rsidR="0083794A" w:rsidRPr="00E0674A">
        <w:rPr>
          <w:sz w:val="22"/>
          <w:szCs w:val="22"/>
        </w:rPr>
        <w:t>he Commission noted the proposed workplan</w:t>
      </w:r>
      <w:r w:rsidR="0083794A" w:rsidRPr="00E0674A">
        <w:rPr>
          <w:sz w:val="22"/>
          <w:szCs w:val="22"/>
          <w:lang w:eastAsia="ko-KR"/>
        </w:rPr>
        <w:t xml:space="preserve"> from the Northern Committee </w:t>
      </w:r>
      <w:r w:rsidR="0083794A" w:rsidRPr="00E0674A">
        <w:rPr>
          <w:sz w:val="22"/>
          <w:szCs w:val="22"/>
        </w:rPr>
        <w:t>to develop a Catch Documentation Scheme for Pacific bluefin tuna that is included as an attachment to CMM 2017-08</w:t>
      </w:r>
      <w:r w:rsidR="0083794A" w:rsidRPr="00E0674A">
        <w:rPr>
          <w:sz w:val="22"/>
          <w:szCs w:val="22"/>
          <w:lang w:eastAsia="ko-KR"/>
        </w:rPr>
        <w:t xml:space="preserve">. </w:t>
      </w:r>
      <w:r w:rsidRPr="00E0674A">
        <w:rPr>
          <w:sz w:val="22"/>
          <w:szCs w:val="22"/>
          <w:lang w:eastAsia="ko-KR"/>
        </w:rPr>
        <w:t xml:space="preserve">Paragraph 8 in the CMM requests </w:t>
      </w:r>
      <w:r w:rsidR="00DF02BA" w:rsidRPr="00E0674A">
        <w:rPr>
          <w:sz w:val="22"/>
          <w:szCs w:val="22"/>
          <w:lang w:eastAsia="ko-KR"/>
        </w:rPr>
        <w:t xml:space="preserve">that </w:t>
      </w:r>
      <w:r w:rsidRPr="00E0674A">
        <w:rPr>
          <w:sz w:val="22"/>
          <w:szCs w:val="22"/>
          <w:lang w:eastAsia="ko-KR"/>
        </w:rPr>
        <w:t>“</w:t>
      </w:r>
      <w:r w:rsidR="0083794A" w:rsidRPr="00E0674A">
        <w:rPr>
          <w:rFonts w:eastAsia="TimesNewRoman"/>
          <w:sz w:val="22"/>
          <w:szCs w:val="22"/>
          <w:lang w:eastAsia="ja-JP"/>
        </w:rPr>
        <w:t>CCMs shall cooperate to establish a catch documentation scheme (CDS) to be applied</w:t>
      </w:r>
      <w:r w:rsidR="0083794A" w:rsidRPr="00E0674A">
        <w:rPr>
          <w:rFonts w:eastAsia="TimesNewRoman"/>
          <w:sz w:val="22"/>
          <w:szCs w:val="22"/>
          <w:lang w:eastAsia="ko-KR"/>
        </w:rPr>
        <w:t xml:space="preserve"> </w:t>
      </w:r>
      <w:r w:rsidR="0083794A" w:rsidRPr="00E0674A">
        <w:rPr>
          <w:rFonts w:eastAsia="TimesNewRoman"/>
          <w:sz w:val="22"/>
          <w:szCs w:val="22"/>
          <w:lang w:eastAsia="ja-JP"/>
        </w:rPr>
        <w:t>to Pacific bluefin tuna in accordance with the Attachment of this CMM.</w:t>
      </w:r>
      <w:r w:rsidRPr="00E0674A">
        <w:rPr>
          <w:rFonts w:eastAsia="TimesNewRoman"/>
          <w:sz w:val="22"/>
          <w:szCs w:val="22"/>
          <w:lang w:eastAsia="ko-KR"/>
        </w:rPr>
        <w:t>”</w:t>
      </w:r>
      <w:r w:rsidR="007D292C" w:rsidRPr="00E0674A">
        <w:rPr>
          <w:rFonts w:eastAsia="TimesNewRoman"/>
          <w:sz w:val="22"/>
          <w:szCs w:val="22"/>
          <w:lang w:eastAsia="ko-KR"/>
        </w:rPr>
        <w:t xml:space="preserve"> </w:t>
      </w:r>
    </w:p>
    <w:p w:rsidR="00307118" w:rsidRPr="00E0674A" w:rsidRDefault="00307118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TimesNewRoman"/>
          <w:sz w:val="22"/>
          <w:szCs w:val="22"/>
          <w:lang w:eastAsia="ko-KR"/>
        </w:rPr>
      </w:pPr>
    </w:p>
    <w:p w:rsidR="00307118" w:rsidRPr="00E0674A" w:rsidRDefault="00307118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Theme="minorEastAsia"/>
          <w:sz w:val="22"/>
          <w:szCs w:val="22"/>
          <w:lang w:eastAsia="ko-KR"/>
        </w:rPr>
      </w:pPr>
      <w:r w:rsidRPr="00E0674A">
        <w:rPr>
          <w:rFonts w:eastAsia="TimesNewRoman"/>
          <w:sz w:val="22"/>
          <w:szCs w:val="22"/>
          <w:lang w:eastAsia="ko-KR"/>
        </w:rPr>
        <w:t xml:space="preserve">According to the CDS work plan in the CDS concept paper (Attachment to CMM 2017-08), the WCPFC-NC and IATTC Joint Working Group </w:t>
      </w:r>
      <w:r w:rsidR="00CF6FB0" w:rsidRPr="00E0674A">
        <w:rPr>
          <w:rFonts w:eastAsia="Times New Roman"/>
          <w:color w:val="000000"/>
          <w:sz w:val="22"/>
          <w:szCs w:val="22"/>
        </w:rPr>
        <w:t>will hold a technical meeting</w:t>
      </w:r>
      <w:r w:rsidRPr="00E0674A">
        <w:rPr>
          <w:rFonts w:eastAsia="Times New Roman"/>
          <w:color w:val="000000"/>
          <w:sz w:val="22"/>
          <w:szCs w:val="22"/>
        </w:rPr>
        <w:t xml:space="preserve"> to materialize the concept paper into a draft CMM</w:t>
      </w:r>
      <w:r w:rsidR="00CF6FB0"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and report the </w:t>
      </w:r>
      <w:r w:rsidRPr="00E0674A">
        <w:rPr>
          <w:rFonts w:eastAsia="Times New Roman"/>
          <w:color w:val="000000"/>
          <w:sz w:val="22"/>
          <w:szCs w:val="22"/>
        </w:rPr>
        <w:t xml:space="preserve">progress to </w:t>
      </w:r>
      <w:r w:rsidR="00CF6FB0" w:rsidRPr="00E0674A">
        <w:rPr>
          <w:rFonts w:eastAsiaTheme="minorEastAsia"/>
          <w:color w:val="000000"/>
          <w:sz w:val="22"/>
          <w:szCs w:val="22"/>
          <w:lang w:eastAsia="ko-KR"/>
        </w:rPr>
        <w:t>NC14 and IATTC. The 1</w:t>
      </w:r>
      <w:r w:rsidR="00CF6FB0" w:rsidRPr="00E0674A">
        <w:rPr>
          <w:rFonts w:eastAsiaTheme="minorEastAsia"/>
          <w:color w:val="000000"/>
          <w:sz w:val="22"/>
          <w:szCs w:val="22"/>
          <w:vertAlign w:val="superscript"/>
          <w:lang w:eastAsia="ko-KR"/>
        </w:rPr>
        <w:t>st</w:t>
      </w:r>
      <w:r w:rsidR="00CF6FB0"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CDS Technical Meeting will be held at </w:t>
      </w:r>
      <w:r w:rsidR="00CF6FB0" w:rsidRPr="00E0674A">
        <w:rPr>
          <w:sz w:val="22"/>
          <w:szCs w:val="22"/>
        </w:rPr>
        <w:t>Hilton Fukuoka Sea Hawk, Fukuoka, Japan</w:t>
      </w:r>
      <w:r w:rsidR="00CF6FB0" w:rsidRPr="00E0674A">
        <w:rPr>
          <w:sz w:val="22"/>
          <w:szCs w:val="22"/>
          <w:lang w:eastAsia="ko-KR"/>
        </w:rPr>
        <w:t>, on 3 September 2018</w:t>
      </w:r>
      <w:r w:rsidR="001F6F6C" w:rsidRPr="00E0674A">
        <w:rPr>
          <w:sz w:val="22"/>
          <w:szCs w:val="22"/>
          <w:lang w:eastAsia="ko-KR"/>
        </w:rPr>
        <w:t xml:space="preserve"> (09:00 – 17:00)</w:t>
      </w:r>
      <w:r w:rsidR="00CF6FB0" w:rsidRPr="00E0674A">
        <w:rPr>
          <w:sz w:val="22"/>
          <w:szCs w:val="22"/>
          <w:lang w:eastAsia="ko-KR"/>
        </w:rPr>
        <w:t>.</w:t>
      </w:r>
      <w:r w:rsidR="007D292C" w:rsidRPr="00E0674A">
        <w:rPr>
          <w:sz w:val="22"/>
          <w:szCs w:val="22"/>
          <w:lang w:eastAsia="ko-KR"/>
        </w:rPr>
        <w:t xml:space="preserve"> As noted in</w:t>
      </w:r>
      <w:bookmarkStart w:id="1" w:name="_GoBack"/>
      <w:bookmarkEnd w:id="1"/>
      <w:r w:rsidR="007D292C" w:rsidRPr="00E0674A">
        <w:rPr>
          <w:sz w:val="22"/>
          <w:szCs w:val="22"/>
          <w:lang w:eastAsia="ko-KR"/>
        </w:rPr>
        <w:t xml:space="preserve"> the NC Work Plan for 2018, </w:t>
      </w:r>
      <w:r w:rsidR="007D292C" w:rsidRPr="00E0674A">
        <w:rPr>
          <w:rFonts w:eastAsia="TimesNewRoman"/>
          <w:sz w:val="22"/>
          <w:szCs w:val="22"/>
          <w:lang w:eastAsia="ko-KR"/>
        </w:rPr>
        <w:t>NC Members are strongly encouraged to prepare any inputs to this Technical Meeting.</w:t>
      </w:r>
    </w:p>
    <w:p w:rsidR="0083794A" w:rsidRPr="00E0674A" w:rsidRDefault="0083794A" w:rsidP="00307118">
      <w:pPr>
        <w:widowControl w:val="0"/>
        <w:autoSpaceDE w:val="0"/>
        <w:autoSpaceDN w:val="0"/>
        <w:adjustRightInd w:val="0"/>
        <w:snapToGrid w:val="0"/>
        <w:ind w:left="0" w:firstLine="0"/>
        <w:rPr>
          <w:sz w:val="22"/>
          <w:szCs w:val="22"/>
          <w:lang w:eastAsia="ko-KR"/>
        </w:rPr>
      </w:pPr>
    </w:p>
    <w:p w:rsidR="0083794A" w:rsidRPr="00E0674A" w:rsidRDefault="0083794A" w:rsidP="0083794A">
      <w:pPr>
        <w:widowControl w:val="0"/>
        <w:autoSpaceDE w:val="0"/>
        <w:autoSpaceDN w:val="0"/>
        <w:adjustRightInd w:val="0"/>
        <w:snapToGrid w:val="0"/>
        <w:ind w:left="0" w:firstLine="0"/>
        <w:jc w:val="left"/>
        <w:rPr>
          <w:sz w:val="22"/>
          <w:szCs w:val="22"/>
          <w:lang w:val="en-NZ" w:eastAsia="ko-KR"/>
        </w:rPr>
      </w:pPr>
    </w:p>
    <w:p w:rsidR="0083794A" w:rsidRPr="00E0674A" w:rsidRDefault="0083794A" w:rsidP="00A90482">
      <w:pPr>
        <w:widowControl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  <w:lang w:val="en-NZ" w:eastAsia="ko-KR"/>
        </w:rPr>
      </w:pPr>
      <w:r w:rsidRPr="00E0674A">
        <w:rPr>
          <w:b/>
          <w:sz w:val="22"/>
          <w:szCs w:val="22"/>
          <w:lang w:val="en-NZ" w:eastAsia="ko-KR"/>
        </w:rPr>
        <w:t>PROVISIONAL AGENDA</w:t>
      </w:r>
    </w:p>
    <w:p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lang w:val="en-NZ" w:eastAsia="ko-KR"/>
        </w:rPr>
      </w:pPr>
    </w:p>
    <w:p w:rsidR="0083794A" w:rsidRPr="00E0674A" w:rsidRDefault="0083794A" w:rsidP="00030C16">
      <w:pPr>
        <w:widowControl w:val="0"/>
        <w:autoSpaceDE w:val="0"/>
        <w:autoSpaceDN w:val="0"/>
        <w:adjustRightInd w:val="0"/>
        <w:snapToGrid w:val="0"/>
        <w:rPr>
          <w:b/>
          <w:sz w:val="22"/>
          <w:szCs w:val="22"/>
          <w:lang w:val="en-NZ" w:eastAsia="ko-KR"/>
        </w:rPr>
      </w:pPr>
    </w:p>
    <w:p w:rsidR="00A0122E" w:rsidRPr="00E0674A" w:rsidRDefault="007B3FF3" w:rsidP="00030C1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sz w:val="22"/>
          <w:szCs w:val="22"/>
          <w:lang w:eastAsia="ko-KR"/>
        </w:rPr>
        <w:t>Opening of Meeting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E0674A" w:rsidRDefault="00A0122E" w:rsidP="00030C16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E0674A">
        <w:rPr>
          <w:rFonts w:eastAsia="Times New Roman"/>
          <w:bCs/>
          <w:sz w:val="22"/>
          <w:szCs w:val="22"/>
          <w:lang w:eastAsia="ja-JP"/>
        </w:rPr>
        <w:t>Welcome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E0674A" w:rsidRDefault="007804B6" w:rsidP="00030C16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E0674A">
        <w:rPr>
          <w:rFonts w:eastAsiaTheme="minorEastAsia"/>
          <w:bCs/>
          <w:sz w:val="22"/>
          <w:szCs w:val="22"/>
          <w:lang w:eastAsia="ko-KR"/>
        </w:rPr>
        <w:t>Selection of CDS Chair and rapporteur and adoption of agenda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 w:rsidRPr="00E0674A">
        <w:rPr>
          <w:rFonts w:eastAsia="Times New Roman"/>
          <w:sz w:val="22"/>
          <w:szCs w:val="22"/>
          <w:lang w:eastAsia="ja-JP"/>
        </w:rPr>
        <w:t xml:space="preserve">The </w:t>
      </w:r>
      <w:r w:rsidR="007804B6" w:rsidRPr="00E0674A">
        <w:rPr>
          <w:rFonts w:eastAsiaTheme="minorEastAsia"/>
          <w:sz w:val="22"/>
          <w:szCs w:val="22"/>
          <w:lang w:eastAsia="ko-KR"/>
        </w:rPr>
        <w:t xml:space="preserve">CDS Technical Meeting </w:t>
      </w:r>
      <w:r w:rsidRPr="00E0674A">
        <w:rPr>
          <w:rFonts w:eastAsia="Times New Roman"/>
          <w:sz w:val="22"/>
          <w:szCs w:val="22"/>
          <w:lang w:eastAsia="ja-JP"/>
        </w:rPr>
        <w:t xml:space="preserve">Chair </w:t>
      </w:r>
      <w:r w:rsidR="007804B6" w:rsidRPr="00E0674A">
        <w:rPr>
          <w:rFonts w:eastAsiaTheme="minorEastAsia"/>
          <w:sz w:val="22"/>
          <w:szCs w:val="22"/>
          <w:lang w:eastAsia="ko-KR"/>
        </w:rPr>
        <w:t>and rapporteur will be selected and agenda will be adopted</w:t>
      </w:r>
      <w:r w:rsidR="00E7372C" w:rsidRPr="00E0674A">
        <w:rPr>
          <w:rFonts w:eastAsiaTheme="minorEastAsia"/>
          <w:sz w:val="22"/>
          <w:szCs w:val="22"/>
          <w:lang w:eastAsia="ko-KR"/>
        </w:rPr>
        <w:t>.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sz w:val="22"/>
          <w:szCs w:val="22"/>
          <w:lang w:eastAsia="ja-JP"/>
        </w:rPr>
      </w:pPr>
    </w:p>
    <w:p w:rsidR="00A0122E" w:rsidRPr="00E0674A" w:rsidRDefault="00A0122E" w:rsidP="00030C16">
      <w:pPr>
        <w:widowControl w:val="0"/>
        <w:numPr>
          <w:ilvl w:val="1"/>
          <w:numId w:val="2"/>
        </w:numPr>
        <w:autoSpaceDE w:val="0"/>
        <w:autoSpaceDN w:val="0"/>
        <w:adjustRightInd w:val="0"/>
        <w:snapToGrid w:val="0"/>
        <w:rPr>
          <w:rFonts w:eastAsia="Times New Roman"/>
          <w:bCs/>
          <w:sz w:val="22"/>
          <w:szCs w:val="22"/>
          <w:lang w:eastAsia="ja-JP"/>
        </w:rPr>
      </w:pPr>
      <w:r w:rsidRPr="00E0674A">
        <w:rPr>
          <w:rFonts w:eastAsia="Times New Roman"/>
          <w:bCs/>
          <w:sz w:val="22"/>
          <w:szCs w:val="22"/>
          <w:lang w:eastAsia="ja-JP"/>
        </w:rPr>
        <w:t>Meeting arrangements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="Times New Roman"/>
          <w:sz w:val="22"/>
          <w:szCs w:val="22"/>
          <w:lang w:eastAsia="ja-JP"/>
        </w:rPr>
      </w:pPr>
      <w:r w:rsidRPr="00E0674A">
        <w:rPr>
          <w:rFonts w:eastAsia="Times New Roman"/>
          <w:sz w:val="22"/>
          <w:szCs w:val="22"/>
          <w:lang w:eastAsia="ja-JP"/>
        </w:rPr>
        <w:t xml:space="preserve">The Chair </w:t>
      </w:r>
      <w:r w:rsidR="007804B6" w:rsidRPr="00E0674A">
        <w:rPr>
          <w:rFonts w:eastAsiaTheme="minorEastAsia"/>
          <w:sz w:val="22"/>
          <w:szCs w:val="22"/>
          <w:lang w:eastAsia="ko-KR"/>
        </w:rPr>
        <w:t>will brief background and future schedule of the CDS Technical Meetings</w:t>
      </w:r>
      <w:r w:rsidR="002E583A" w:rsidRPr="00E0674A">
        <w:rPr>
          <w:rFonts w:eastAsiaTheme="minorEastAsia"/>
          <w:sz w:val="22"/>
          <w:szCs w:val="22"/>
          <w:lang w:eastAsia="ko-KR"/>
        </w:rPr>
        <w:t>,</w:t>
      </w:r>
      <w:r w:rsidR="00E95931" w:rsidRPr="00E0674A">
        <w:rPr>
          <w:rFonts w:eastAsiaTheme="minorEastAsia"/>
          <w:sz w:val="22"/>
          <w:szCs w:val="22"/>
          <w:lang w:eastAsia="ko-KR"/>
        </w:rPr>
        <w:t xml:space="preserve"> and</w:t>
      </w:r>
      <w:r w:rsidRPr="00E0674A">
        <w:rPr>
          <w:rFonts w:eastAsia="Times New Roman"/>
          <w:sz w:val="22"/>
          <w:szCs w:val="22"/>
          <w:lang w:eastAsia="ja-JP"/>
        </w:rPr>
        <w:t xml:space="preserve"> </w:t>
      </w:r>
      <w:r w:rsidR="00E95931" w:rsidRPr="00E0674A">
        <w:rPr>
          <w:rFonts w:eastAsiaTheme="minorEastAsia"/>
          <w:sz w:val="22"/>
          <w:szCs w:val="22"/>
          <w:lang w:eastAsia="ko-KR"/>
        </w:rPr>
        <w:t xml:space="preserve">any </w:t>
      </w:r>
      <w:r w:rsidRPr="00E0674A">
        <w:rPr>
          <w:rFonts w:eastAsia="Times New Roman"/>
          <w:sz w:val="22"/>
          <w:szCs w:val="22"/>
          <w:lang w:eastAsia="ja-JP"/>
        </w:rPr>
        <w:t xml:space="preserve">logistical arrangements </w:t>
      </w:r>
      <w:r w:rsidR="00E95931" w:rsidRPr="00E0674A">
        <w:rPr>
          <w:rFonts w:eastAsia="Times New Roman"/>
          <w:sz w:val="22"/>
          <w:szCs w:val="22"/>
          <w:lang w:eastAsia="ja-JP"/>
        </w:rPr>
        <w:t>to support the meeting</w:t>
      </w:r>
      <w:r w:rsidRPr="00E0674A">
        <w:rPr>
          <w:rFonts w:eastAsia="Times New Roman"/>
          <w:sz w:val="22"/>
          <w:szCs w:val="22"/>
          <w:lang w:eastAsia="ja-JP"/>
        </w:rPr>
        <w:t>.</w:t>
      </w:r>
    </w:p>
    <w:p w:rsidR="00B20D3F" w:rsidRPr="00E0674A" w:rsidRDefault="00B20D3F" w:rsidP="00030C16">
      <w:pPr>
        <w:widowControl w:val="0"/>
        <w:autoSpaceDE w:val="0"/>
        <w:autoSpaceDN w:val="0"/>
        <w:adjustRightInd w:val="0"/>
        <w:snapToGrid w:val="0"/>
        <w:rPr>
          <w:rFonts w:eastAsiaTheme="minorEastAsia"/>
          <w:sz w:val="22"/>
          <w:szCs w:val="22"/>
          <w:lang w:eastAsia="ko-KR"/>
        </w:rPr>
      </w:pPr>
    </w:p>
    <w:p w:rsidR="00A0122E" w:rsidRPr="00E0674A" w:rsidRDefault="007B3FF3" w:rsidP="00634CE7">
      <w:pPr>
        <w:widowControl w:val="0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napToGrid w:val="0"/>
        <w:ind w:left="720" w:hanging="720"/>
        <w:rPr>
          <w:rFonts w:eastAsia="Times New Roman"/>
          <w:b/>
          <w:bCs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sz w:val="22"/>
          <w:szCs w:val="22"/>
          <w:lang w:eastAsia="ko-KR"/>
        </w:rPr>
        <w:t xml:space="preserve">Development of a Catch Documentation </w:t>
      </w:r>
      <w:r w:rsidR="0092102E" w:rsidRPr="00E0674A">
        <w:rPr>
          <w:rFonts w:eastAsiaTheme="minorEastAsia"/>
          <w:b/>
          <w:bCs/>
          <w:sz w:val="22"/>
          <w:szCs w:val="22"/>
          <w:lang w:eastAsia="ko-KR"/>
        </w:rPr>
        <w:t xml:space="preserve">Scheme </w:t>
      </w:r>
      <w:r w:rsidRPr="00E0674A">
        <w:rPr>
          <w:rFonts w:eastAsiaTheme="minorEastAsia"/>
          <w:b/>
          <w:bCs/>
          <w:sz w:val="22"/>
          <w:szCs w:val="22"/>
          <w:lang w:eastAsia="ko-KR"/>
        </w:rPr>
        <w:t>for Pacific Bluefin Tuna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sz w:val="22"/>
          <w:szCs w:val="22"/>
          <w:lang w:eastAsia="ja-JP"/>
        </w:rPr>
      </w:pPr>
    </w:p>
    <w:p w:rsidR="00E95931" w:rsidRPr="00E0674A" w:rsidRDefault="00E95931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sz w:val="22"/>
          <w:szCs w:val="22"/>
          <w:lang w:eastAsia="ko-KR"/>
        </w:rPr>
      </w:pPr>
      <w:r w:rsidRPr="00E0674A">
        <w:rPr>
          <w:rFonts w:eastAsiaTheme="minorEastAsia"/>
          <w:sz w:val="22"/>
          <w:szCs w:val="22"/>
          <w:lang w:eastAsia="ko-KR"/>
        </w:rPr>
        <w:t>The meeting will review</w:t>
      </w:r>
      <w:r w:rsidR="00D47AE5" w:rsidRPr="00E0674A">
        <w:rPr>
          <w:rFonts w:eastAsiaTheme="minorEastAsia"/>
          <w:sz w:val="22"/>
          <w:szCs w:val="22"/>
          <w:lang w:eastAsia="ko-KR"/>
        </w:rPr>
        <w:t xml:space="preserve"> the</w:t>
      </w:r>
      <w:r w:rsidRPr="00E0674A">
        <w:rPr>
          <w:rFonts w:eastAsiaTheme="minorEastAsia"/>
          <w:sz w:val="22"/>
          <w:szCs w:val="22"/>
          <w:lang w:eastAsia="ko-KR"/>
        </w:rPr>
        <w:t xml:space="preserve"> concept paper and consider any CCM reports, proposals, and/or </w:t>
      </w:r>
      <w:r w:rsidRPr="00E0674A">
        <w:rPr>
          <w:rFonts w:eastAsiaTheme="minorEastAsia"/>
          <w:sz w:val="22"/>
          <w:szCs w:val="22"/>
          <w:lang w:eastAsia="ko-KR"/>
        </w:rPr>
        <w:lastRenderedPageBreak/>
        <w:t xml:space="preserve">suggestions </w:t>
      </w:r>
      <w:r w:rsidR="007D292C" w:rsidRPr="00E0674A">
        <w:rPr>
          <w:rFonts w:eastAsiaTheme="minorEastAsia"/>
          <w:sz w:val="22"/>
          <w:szCs w:val="22"/>
          <w:lang w:eastAsia="ko-KR"/>
        </w:rPr>
        <w:t>for</w:t>
      </w:r>
      <w:r w:rsidRPr="00E0674A">
        <w:rPr>
          <w:rFonts w:eastAsiaTheme="minorEastAsia"/>
          <w:sz w:val="22"/>
          <w:szCs w:val="22"/>
          <w:lang w:eastAsia="ko-KR"/>
        </w:rPr>
        <w:t xml:space="preserve"> t</w:t>
      </w:r>
      <w:r w:rsidR="00D47AE5" w:rsidRPr="00E0674A">
        <w:rPr>
          <w:rFonts w:eastAsiaTheme="minorEastAsia"/>
          <w:sz w:val="22"/>
          <w:szCs w:val="22"/>
          <w:lang w:eastAsia="ko-KR"/>
        </w:rPr>
        <w:t>he development of CDS, if available, including the progress of the Commission’s CDS development</w:t>
      </w:r>
      <w:r w:rsidRPr="00E0674A">
        <w:rPr>
          <w:rFonts w:eastAsiaTheme="minorEastAsia"/>
          <w:sz w:val="22"/>
          <w:szCs w:val="22"/>
          <w:lang w:eastAsia="ko-KR"/>
        </w:rPr>
        <w:t xml:space="preserve">. </w:t>
      </w:r>
    </w:p>
    <w:p w:rsidR="00E95931" w:rsidRPr="00E0674A" w:rsidRDefault="00E95931" w:rsidP="00030C16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sz w:val="22"/>
          <w:szCs w:val="22"/>
          <w:lang w:eastAsia="ko-KR"/>
        </w:rPr>
      </w:pPr>
    </w:p>
    <w:p w:rsidR="00E66638" w:rsidRPr="00E0674A" w:rsidRDefault="00E66638" w:rsidP="00A8230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E66638" w:rsidRPr="00E0674A" w:rsidRDefault="00E66638" w:rsidP="00A82309">
      <w:pPr>
        <w:pStyle w:val="ListParagraph"/>
        <w:numPr>
          <w:ilvl w:val="0"/>
          <w:numId w:val="6"/>
        </w:numPr>
        <w:adjustRightInd w:val="0"/>
        <w:snapToGrid w:val="0"/>
        <w:rPr>
          <w:rFonts w:eastAsia="MS Mincho"/>
          <w:b/>
          <w:vanish/>
          <w:color w:val="000000"/>
          <w:sz w:val="22"/>
          <w:szCs w:val="22"/>
          <w:lang w:eastAsia="ja-JP"/>
        </w:rPr>
      </w:pPr>
    </w:p>
    <w:p w:rsidR="00A0122E" w:rsidRPr="00E0674A" w:rsidRDefault="007B3FF3" w:rsidP="00634CE7">
      <w:pPr>
        <w:numPr>
          <w:ilvl w:val="0"/>
          <w:numId w:val="6"/>
        </w:numPr>
        <w:adjustRightInd w:val="0"/>
        <w:snapToGrid w:val="0"/>
        <w:ind w:hanging="720"/>
        <w:rPr>
          <w:color w:val="000000"/>
          <w:sz w:val="22"/>
          <w:szCs w:val="22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Next Meeting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맑은 고딕"/>
          <w:b/>
          <w:bCs/>
          <w:color w:val="000000"/>
          <w:sz w:val="22"/>
          <w:szCs w:val="22"/>
          <w:lang w:eastAsia="ko-KR"/>
        </w:rPr>
      </w:pPr>
    </w:p>
    <w:p w:rsidR="006D5AF8" w:rsidRPr="00E0674A" w:rsidRDefault="00634CE7" w:rsidP="00030C16">
      <w:pPr>
        <w:widowControl w:val="0"/>
        <w:autoSpaceDE w:val="0"/>
        <w:autoSpaceDN w:val="0"/>
        <w:adjustRightInd w:val="0"/>
        <w:snapToGrid w:val="0"/>
        <w:ind w:left="709" w:firstLine="0"/>
        <w:rPr>
          <w:rFonts w:eastAsia="Times New Roman"/>
          <w:color w:val="000000"/>
          <w:sz w:val="22"/>
          <w:szCs w:val="22"/>
          <w:lang w:eastAsia="ja-JP"/>
        </w:rPr>
      </w:pPr>
      <w:r w:rsidRPr="00E0674A">
        <w:rPr>
          <w:rFonts w:eastAsia="Times New Roman"/>
          <w:color w:val="000000"/>
          <w:sz w:val="22"/>
          <w:szCs w:val="22"/>
          <w:lang w:eastAsia="ja-JP"/>
        </w:rPr>
        <w:t xml:space="preserve">The date and place for the 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>2</w:t>
      </w:r>
      <w:r w:rsidRPr="00E0674A">
        <w:rPr>
          <w:rFonts w:eastAsiaTheme="minorEastAsia"/>
          <w:color w:val="000000"/>
          <w:sz w:val="22"/>
          <w:szCs w:val="22"/>
          <w:vertAlign w:val="superscript"/>
          <w:lang w:eastAsia="ko-KR"/>
        </w:rPr>
        <w:t>nd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CDS Technical Meeting will 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>be agreed</w:t>
      </w:r>
      <w:r w:rsidR="00D64FF4" w:rsidRPr="00E0674A">
        <w:rPr>
          <w:rFonts w:eastAsiaTheme="minorEastAsia"/>
          <w:sz w:val="22"/>
          <w:szCs w:val="22"/>
          <w:lang w:eastAsia="ko-KR"/>
        </w:rPr>
        <w:t>.</w:t>
      </w:r>
      <w:r w:rsidR="00D64FF4" w:rsidRPr="00E0674A">
        <w:rPr>
          <w:rFonts w:eastAsiaTheme="minorEastAsia"/>
          <w:b/>
          <w:sz w:val="22"/>
          <w:szCs w:val="22"/>
          <w:lang w:eastAsia="ko-KR"/>
        </w:rPr>
        <w:t xml:space="preserve"> 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E0674A" w:rsidRDefault="007B3FF3" w:rsidP="007B3FF3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jc w:val="left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Other Business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E0674A" w:rsidRDefault="007B3FF3" w:rsidP="00030C16">
      <w:pPr>
        <w:widowControl w:val="0"/>
        <w:tabs>
          <w:tab w:val="left" w:pos="720"/>
        </w:tabs>
        <w:autoSpaceDE w:val="0"/>
        <w:autoSpaceDN w:val="0"/>
        <w:adjustRightInd w:val="0"/>
        <w:snapToGrid w:val="0"/>
        <w:ind w:left="720" w:firstLine="0"/>
        <w:rPr>
          <w:rFonts w:eastAsia="Times New Roman"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color w:val="000000"/>
          <w:sz w:val="22"/>
          <w:szCs w:val="22"/>
          <w:lang w:eastAsia="ko-KR"/>
        </w:rPr>
        <w:t>The meeting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 xml:space="preserve"> will discuss any other business</w:t>
      </w:r>
      <w:r w:rsidRPr="00E0674A">
        <w:rPr>
          <w:rFonts w:eastAsiaTheme="minorEastAsia"/>
          <w:color w:val="000000"/>
          <w:sz w:val="22"/>
          <w:szCs w:val="22"/>
          <w:lang w:eastAsia="ko-KR"/>
        </w:rPr>
        <w:t xml:space="preserve"> and/or remaining issues</w:t>
      </w:r>
      <w:r w:rsidRPr="00E0674A">
        <w:rPr>
          <w:rFonts w:eastAsia="Times New Roman"/>
          <w:color w:val="000000"/>
          <w:sz w:val="22"/>
          <w:szCs w:val="22"/>
          <w:lang w:eastAsia="ja-JP"/>
        </w:rPr>
        <w:t>.</w:t>
      </w:r>
    </w:p>
    <w:p w:rsidR="00B20D3F" w:rsidRPr="00E0674A" w:rsidRDefault="00B20D3F" w:rsidP="00030C16">
      <w:pPr>
        <w:widowControl w:val="0"/>
        <w:autoSpaceDE w:val="0"/>
        <w:autoSpaceDN w:val="0"/>
        <w:adjustRightInd w:val="0"/>
        <w:snapToGrid w:val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92102E" w:rsidRPr="00E0674A" w:rsidRDefault="0092102E" w:rsidP="00A8230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="MS Mincho"/>
          <w:b/>
          <w:bCs/>
          <w:color w:val="000000"/>
          <w:sz w:val="22"/>
          <w:szCs w:val="22"/>
          <w:lang w:eastAsia="ja-JP"/>
        </w:rPr>
        <w:t>Report to the Joint WG</w:t>
      </w: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 xml:space="preserve"> </w:t>
      </w:r>
    </w:p>
    <w:p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b/>
          <w:bCs/>
          <w:color w:val="000000"/>
          <w:sz w:val="22"/>
          <w:szCs w:val="22"/>
          <w:lang w:eastAsia="ko-KR"/>
        </w:rPr>
      </w:pPr>
    </w:p>
    <w:p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720" w:firstLine="0"/>
        <w:rPr>
          <w:rFonts w:eastAsiaTheme="minorEastAsia"/>
          <w:sz w:val="22"/>
          <w:szCs w:val="22"/>
          <w:lang w:eastAsia="ko-KR"/>
        </w:rPr>
      </w:pPr>
      <w:r w:rsidRPr="00E0674A">
        <w:rPr>
          <w:rFonts w:eastAsiaTheme="minorEastAsia"/>
          <w:sz w:val="22"/>
          <w:szCs w:val="22"/>
          <w:lang w:eastAsia="ko-KR"/>
        </w:rPr>
        <w:t xml:space="preserve">The meeting will develop </w:t>
      </w:r>
      <w:r w:rsidR="005A6D6B" w:rsidRPr="00E0674A">
        <w:rPr>
          <w:rFonts w:eastAsiaTheme="minorEastAsia"/>
          <w:sz w:val="22"/>
          <w:szCs w:val="22"/>
          <w:lang w:eastAsia="ko-KR"/>
        </w:rPr>
        <w:t xml:space="preserve">a </w:t>
      </w:r>
      <w:r w:rsidRPr="00E0674A">
        <w:rPr>
          <w:rFonts w:eastAsiaTheme="minorEastAsia"/>
          <w:sz w:val="22"/>
          <w:szCs w:val="22"/>
          <w:lang w:eastAsia="ko-KR"/>
        </w:rPr>
        <w:t>brief summary on the progress of the 1</w:t>
      </w:r>
      <w:r w:rsidRPr="00E0674A">
        <w:rPr>
          <w:rFonts w:eastAsiaTheme="minorEastAsia"/>
          <w:sz w:val="22"/>
          <w:szCs w:val="22"/>
          <w:vertAlign w:val="superscript"/>
          <w:lang w:eastAsia="ko-KR"/>
        </w:rPr>
        <w:t>st</w:t>
      </w:r>
      <w:r w:rsidRPr="00E0674A">
        <w:rPr>
          <w:rFonts w:eastAsiaTheme="minorEastAsia"/>
          <w:sz w:val="22"/>
          <w:szCs w:val="22"/>
          <w:lang w:eastAsia="ko-KR"/>
        </w:rPr>
        <w:t xml:space="preserve"> Technical Meeting for reporting to the 3</w:t>
      </w:r>
      <w:r w:rsidRPr="00E0674A">
        <w:rPr>
          <w:rFonts w:eastAsiaTheme="minorEastAsia"/>
          <w:sz w:val="22"/>
          <w:szCs w:val="22"/>
          <w:vertAlign w:val="superscript"/>
          <w:lang w:eastAsia="ko-KR"/>
        </w:rPr>
        <w:t>rd</w:t>
      </w:r>
      <w:r w:rsidRPr="00E0674A">
        <w:rPr>
          <w:rFonts w:eastAsiaTheme="minorEastAsia"/>
          <w:sz w:val="22"/>
          <w:szCs w:val="22"/>
          <w:lang w:eastAsia="ko-KR"/>
        </w:rPr>
        <w:t xml:space="preserve"> Joint WG.</w:t>
      </w:r>
    </w:p>
    <w:p w:rsidR="0092102E" w:rsidRPr="00E0674A" w:rsidRDefault="0092102E" w:rsidP="00E7372C">
      <w:pPr>
        <w:widowControl w:val="0"/>
        <w:autoSpaceDE w:val="0"/>
        <w:autoSpaceDN w:val="0"/>
        <w:adjustRightInd w:val="0"/>
        <w:snapToGrid w:val="0"/>
        <w:ind w:left="0" w:firstLine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p w:rsidR="00A0122E" w:rsidRPr="00E0674A" w:rsidRDefault="007B3FF3" w:rsidP="00A82309">
      <w:pPr>
        <w:widowControl w:val="0"/>
        <w:numPr>
          <w:ilvl w:val="0"/>
          <w:numId w:val="6"/>
        </w:numPr>
        <w:autoSpaceDE w:val="0"/>
        <w:autoSpaceDN w:val="0"/>
        <w:adjustRightInd w:val="0"/>
        <w:snapToGrid w:val="0"/>
        <w:ind w:hanging="720"/>
        <w:rPr>
          <w:rFonts w:eastAsia="Times New Roman"/>
          <w:b/>
          <w:bCs/>
          <w:color w:val="000000"/>
          <w:sz w:val="22"/>
          <w:szCs w:val="22"/>
          <w:lang w:eastAsia="ja-JP"/>
        </w:rPr>
      </w:pPr>
      <w:r w:rsidRPr="00E0674A">
        <w:rPr>
          <w:rFonts w:eastAsiaTheme="minorEastAsia"/>
          <w:b/>
          <w:bCs/>
          <w:color w:val="000000"/>
          <w:sz w:val="22"/>
          <w:szCs w:val="22"/>
          <w:lang w:eastAsia="ko-KR"/>
        </w:rPr>
        <w:t>Close of the Meeting</w:t>
      </w:r>
    </w:p>
    <w:p w:rsidR="00A0122E" w:rsidRPr="00E0674A" w:rsidRDefault="00A0122E" w:rsidP="00030C16">
      <w:pPr>
        <w:widowControl w:val="0"/>
        <w:autoSpaceDE w:val="0"/>
        <w:autoSpaceDN w:val="0"/>
        <w:adjustRightInd w:val="0"/>
        <w:snapToGrid w:val="0"/>
        <w:rPr>
          <w:rFonts w:eastAsia="Times New Roman"/>
          <w:b/>
          <w:bCs/>
          <w:color w:val="000000"/>
          <w:sz w:val="22"/>
          <w:szCs w:val="22"/>
          <w:lang w:eastAsia="ja-JP"/>
        </w:rPr>
      </w:pPr>
    </w:p>
    <w:sectPr w:rsidR="00A0122E" w:rsidRPr="00E0674A" w:rsidSect="00030C16"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D36" w:rsidRDefault="00140D36" w:rsidP="00A0122E">
      <w:r>
        <w:separator/>
      </w:r>
    </w:p>
  </w:endnote>
  <w:endnote w:type="continuationSeparator" w:id="0">
    <w:p w:rsidR="00140D36" w:rsidRDefault="00140D36" w:rsidP="00A0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NewRoman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CB2272" w:rsidRDefault="00CB22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Footer"/>
      <w:framePr w:h="0"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140D36">
      <w:rPr>
        <w:rStyle w:val="PageNumber"/>
        <w:noProof/>
      </w:rPr>
      <w:t>1</w:t>
    </w:r>
    <w:r>
      <w:fldChar w:fldCharType="end"/>
    </w:r>
  </w:p>
  <w:p w:rsidR="00CB2272" w:rsidRDefault="00CB22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D36" w:rsidRDefault="00140D36" w:rsidP="00A0122E">
      <w:r>
        <w:separator/>
      </w:r>
    </w:p>
  </w:footnote>
  <w:footnote w:type="continuationSeparator" w:id="0">
    <w:p w:rsidR="00140D36" w:rsidRDefault="00140D36" w:rsidP="00A0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72" w:rsidRDefault="00CB2272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00000007"/>
    <w:multiLevelType w:val="multilevel"/>
    <w:tmpl w:val="0000000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000000D"/>
    <w:multiLevelType w:val="multilevel"/>
    <w:tmpl w:val="0000000D"/>
    <w:lvl w:ilvl="0">
      <w:start w:val="6"/>
      <w:numFmt w:val="decimal"/>
      <w:lvlText w:val="%1"/>
      <w:lvlJc w:val="left"/>
      <w:pPr>
        <w:ind w:left="360" w:hanging="360"/>
      </w:pPr>
      <w:rPr>
        <w:rFonts w:eastAsia="MS Mincho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MS Mincho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MS Mincho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MS Mincho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MS Mincho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MS Mincho" w:hint="default"/>
      </w:rPr>
    </w:lvl>
  </w:abstractNum>
  <w:abstractNum w:abstractNumId="3">
    <w:nsid w:val="00000016"/>
    <w:multiLevelType w:val="multilevel"/>
    <w:tmpl w:val="0000001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7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4">
    <w:nsid w:val="0000001C"/>
    <w:multiLevelType w:val="multilevel"/>
    <w:tmpl w:val="AD8EA1F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31A1E34"/>
    <w:multiLevelType w:val="multilevel"/>
    <w:tmpl w:val="BBA43738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6">
    <w:nsid w:val="1FB357F3"/>
    <w:multiLevelType w:val="hybridMultilevel"/>
    <w:tmpl w:val="87F0A224"/>
    <w:lvl w:ilvl="0" w:tplc="0409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7">
    <w:nsid w:val="275F2B41"/>
    <w:multiLevelType w:val="hybridMultilevel"/>
    <w:tmpl w:val="C630D0F0"/>
    <w:lvl w:ilvl="0" w:tplc="84E26E7A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88C4605"/>
    <w:multiLevelType w:val="hybridMultilevel"/>
    <w:tmpl w:val="E6C6E750"/>
    <w:lvl w:ilvl="0" w:tplc="142C2EE0">
      <w:start w:val="1"/>
      <w:numFmt w:val="decimal"/>
      <w:lvlText w:val="(%1)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709250E"/>
    <w:multiLevelType w:val="hybridMultilevel"/>
    <w:tmpl w:val="AF92FF1A"/>
    <w:lvl w:ilvl="0" w:tplc="130C0738">
      <w:start w:val="1"/>
      <w:numFmt w:val="decimal"/>
      <w:pStyle w:val="WCPFC"/>
      <w:lvlText w:val="%1."/>
      <w:lvlJc w:val="left"/>
      <w:pPr>
        <w:ind w:left="45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745292"/>
    <w:multiLevelType w:val="multilevel"/>
    <w:tmpl w:val="D5E44E7E"/>
    <w:lvl w:ilvl="0">
      <w:start w:val="5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EastAsia" w:hint="default"/>
      </w:rPr>
    </w:lvl>
  </w:abstractNum>
  <w:abstractNum w:abstractNumId="11">
    <w:nsid w:val="523D42AE"/>
    <w:multiLevelType w:val="hybridMultilevel"/>
    <w:tmpl w:val="ED76564E"/>
    <w:lvl w:ilvl="0" w:tplc="91AE69D6">
      <w:start w:val="1"/>
      <w:numFmt w:val="lowerRoman"/>
      <w:lvlText w:val="%1)"/>
      <w:lvlJc w:val="left"/>
      <w:pPr>
        <w:ind w:left="2880" w:hanging="720"/>
      </w:pPr>
      <w:rPr>
        <w:rFonts w:hint="default"/>
      </w:rPr>
    </w:lvl>
    <w:lvl w:ilvl="1" w:tplc="560CA3A2">
      <w:start w:val="1"/>
      <w:numFmt w:val="upperLetter"/>
      <w:lvlText w:val="(%2)"/>
      <w:lvlJc w:val="left"/>
      <w:pPr>
        <w:ind w:left="3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532568E8"/>
    <w:multiLevelType w:val="multilevel"/>
    <w:tmpl w:val="A90E04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17329D4"/>
    <w:multiLevelType w:val="hybridMultilevel"/>
    <w:tmpl w:val="D4F089AC"/>
    <w:lvl w:ilvl="0" w:tplc="9F589A8E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17677"/>
    <w:multiLevelType w:val="hybridMultilevel"/>
    <w:tmpl w:val="74E018EA"/>
    <w:lvl w:ilvl="0" w:tplc="142C2EE0">
      <w:start w:val="1"/>
      <w:numFmt w:val="decimal"/>
      <w:lvlText w:val="(%1)"/>
      <w:lvlJc w:val="left"/>
      <w:pPr>
        <w:ind w:left="2160" w:hanging="360"/>
      </w:pPr>
      <w:rPr>
        <w:rFonts w:ascii="Times New Roman" w:eastAsia="MS Mincho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3"/>
  </w:num>
  <w:num w:numId="7">
    <w:abstractNumId w:val="11"/>
  </w:num>
  <w:num w:numId="8">
    <w:abstractNumId w:val="12"/>
  </w:num>
  <w:num w:numId="9">
    <w:abstractNumId w:val="10"/>
  </w:num>
  <w:num w:numId="10">
    <w:abstractNumId w:val="5"/>
  </w:num>
  <w:num w:numId="11">
    <w:abstractNumId w:val="14"/>
  </w:num>
  <w:num w:numId="12">
    <w:abstractNumId w:val="9"/>
  </w:num>
  <w:num w:numId="13">
    <w:abstractNumId w:val="8"/>
  </w:num>
  <w:num w:numId="14">
    <w:abstractNumId w:val="7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FE7"/>
    <w:rsid w:val="00001098"/>
    <w:rsid w:val="000105BD"/>
    <w:rsid w:val="00011B69"/>
    <w:rsid w:val="00013859"/>
    <w:rsid w:val="000151DE"/>
    <w:rsid w:val="00017273"/>
    <w:rsid w:val="000178CC"/>
    <w:rsid w:val="00020BB2"/>
    <w:rsid w:val="00022D5F"/>
    <w:rsid w:val="000252CC"/>
    <w:rsid w:val="00030553"/>
    <w:rsid w:val="00030C16"/>
    <w:rsid w:val="00032439"/>
    <w:rsid w:val="00035B55"/>
    <w:rsid w:val="00037115"/>
    <w:rsid w:val="00040ECF"/>
    <w:rsid w:val="00041CE3"/>
    <w:rsid w:val="00046C58"/>
    <w:rsid w:val="00047A7C"/>
    <w:rsid w:val="00066E71"/>
    <w:rsid w:val="00070274"/>
    <w:rsid w:val="000712E3"/>
    <w:rsid w:val="00073085"/>
    <w:rsid w:val="000839D1"/>
    <w:rsid w:val="00092B58"/>
    <w:rsid w:val="00095099"/>
    <w:rsid w:val="000A1E12"/>
    <w:rsid w:val="000A6D85"/>
    <w:rsid w:val="000B3E90"/>
    <w:rsid w:val="000C7697"/>
    <w:rsid w:val="000D0197"/>
    <w:rsid w:val="000D2C3B"/>
    <w:rsid w:val="000D4023"/>
    <w:rsid w:val="000D5AC0"/>
    <w:rsid w:val="000D5B32"/>
    <w:rsid w:val="000F1E7D"/>
    <w:rsid w:val="000F5DFE"/>
    <w:rsid w:val="00106560"/>
    <w:rsid w:val="001118CD"/>
    <w:rsid w:val="00114C7C"/>
    <w:rsid w:val="001315E3"/>
    <w:rsid w:val="00133EA7"/>
    <w:rsid w:val="00135603"/>
    <w:rsid w:val="00140D36"/>
    <w:rsid w:val="00146473"/>
    <w:rsid w:val="00147E19"/>
    <w:rsid w:val="00154A4A"/>
    <w:rsid w:val="00155735"/>
    <w:rsid w:val="001608BA"/>
    <w:rsid w:val="001609DC"/>
    <w:rsid w:val="001650AF"/>
    <w:rsid w:val="001665D7"/>
    <w:rsid w:val="00172A27"/>
    <w:rsid w:val="00172A5E"/>
    <w:rsid w:val="00175C59"/>
    <w:rsid w:val="00181B81"/>
    <w:rsid w:val="00187F4F"/>
    <w:rsid w:val="001904D2"/>
    <w:rsid w:val="0019204E"/>
    <w:rsid w:val="001A0CE2"/>
    <w:rsid w:val="001A0E11"/>
    <w:rsid w:val="001A55B1"/>
    <w:rsid w:val="001B2186"/>
    <w:rsid w:val="001B4459"/>
    <w:rsid w:val="001B7031"/>
    <w:rsid w:val="001C2856"/>
    <w:rsid w:val="001D2C13"/>
    <w:rsid w:val="001E0256"/>
    <w:rsid w:val="001F6F6C"/>
    <w:rsid w:val="001F7505"/>
    <w:rsid w:val="00203F84"/>
    <w:rsid w:val="00205A5D"/>
    <w:rsid w:val="00222554"/>
    <w:rsid w:val="00226E19"/>
    <w:rsid w:val="002278FE"/>
    <w:rsid w:val="00234E2E"/>
    <w:rsid w:val="002364AD"/>
    <w:rsid w:val="00237834"/>
    <w:rsid w:val="00244E6E"/>
    <w:rsid w:val="00257F0D"/>
    <w:rsid w:val="0028110C"/>
    <w:rsid w:val="00283438"/>
    <w:rsid w:val="00285166"/>
    <w:rsid w:val="00291DE3"/>
    <w:rsid w:val="00291F97"/>
    <w:rsid w:val="00292F72"/>
    <w:rsid w:val="002A169F"/>
    <w:rsid w:val="002A6145"/>
    <w:rsid w:val="002B3E1C"/>
    <w:rsid w:val="002C6816"/>
    <w:rsid w:val="002D2000"/>
    <w:rsid w:val="002D23BE"/>
    <w:rsid w:val="002D4FB4"/>
    <w:rsid w:val="002D7B8A"/>
    <w:rsid w:val="002E5676"/>
    <w:rsid w:val="002E583A"/>
    <w:rsid w:val="002E6050"/>
    <w:rsid w:val="002E6DE9"/>
    <w:rsid w:val="002E72D7"/>
    <w:rsid w:val="002F0F2A"/>
    <w:rsid w:val="002F6ED1"/>
    <w:rsid w:val="00304E2C"/>
    <w:rsid w:val="00307118"/>
    <w:rsid w:val="003118FE"/>
    <w:rsid w:val="00320CD0"/>
    <w:rsid w:val="00321387"/>
    <w:rsid w:val="00321390"/>
    <w:rsid w:val="003303C1"/>
    <w:rsid w:val="00336844"/>
    <w:rsid w:val="003369B3"/>
    <w:rsid w:val="00347CDE"/>
    <w:rsid w:val="00372E5D"/>
    <w:rsid w:val="00381FEF"/>
    <w:rsid w:val="0038287D"/>
    <w:rsid w:val="00390B0A"/>
    <w:rsid w:val="00396A5C"/>
    <w:rsid w:val="003A28B6"/>
    <w:rsid w:val="003A5AC4"/>
    <w:rsid w:val="003C2FCD"/>
    <w:rsid w:val="003C5C2D"/>
    <w:rsid w:val="003D04B3"/>
    <w:rsid w:val="003D1713"/>
    <w:rsid w:val="003D5AD1"/>
    <w:rsid w:val="003E0A9F"/>
    <w:rsid w:val="003F2725"/>
    <w:rsid w:val="003F7E4E"/>
    <w:rsid w:val="00403B73"/>
    <w:rsid w:val="00410491"/>
    <w:rsid w:val="0041255E"/>
    <w:rsid w:val="00420EDA"/>
    <w:rsid w:val="004217CD"/>
    <w:rsid w:val="00426886"/>
    <w:rsid w:val="004273E7"/>
    <w:rsid w:val="00433CDB"/>
    <w:rsid w:val="00446D93"/>
    <w:rsid w:val="00451F33"/>
    <w:rsid w:val="00464B44"/>
    <w:rsid w:val="00471186"/>
    <w:rsid w:val="004746C9"/>
    <w:rsid w:val="004763D0"/>
    <w:rsid w:val="00491793"/>
    <w:rsid w:val="004A3200"/>
    <w:rsid w:val="004A7A46"/>
    <w:rsid w:val="004C2AD0"/>
    <w:rsid w:val="004C76F7"/>
    <w:rsid w:val="004E0C2F"/>
    <w:rsid w:val="004E2A59"/>
    <w:rsid w:val="004E7D8E"/>
    <w:rsid w:val="004F7026"/>
    <w:rsid w:val="00502D05"/>
    <w:rsid w:val="00515A9A"/>
    <w:rsid w:val="00515B16"/>
    <w:rsid w:val="005234D1"/>
    <w:rsid w:val="00527B7E"/>
    <w:rsid w:val="00540C9C"/>
    <w:rsid w:val="00542365"/>
    <w:rsid w:val="005453BB"/>
    <w:rsid w:val="00545F2C"/>
    <w:rsid w:val="00546739"/>
    <w:rsid w:val="005541AA"/>
    <w:rsid w:val="00555758"/>
    <w:rsid w:val="00562F45"/>
    <w:rsid w:val="0056300C"/>
    <w:rsid w:val="00565C2F"/>
    <w:rsid w:val="00565CA5"/>
    <w:rsid w:val="00581003"/>
    <w:rsid w:val="00590110"/>
    <w:rsid w:val="00597649"/>
    <w:rsid w:val="005A0867"/>
    <w:rsid w:val="005A36D8"/>
    <w:rsid w:val="005A6D6B"/>
    <w:rsid w:val="005A7EEA"/>
    <w:rsid w:val="005B52A8"/>
    <w:rsid w:val="005C4F07"/>
    <w:rsid w:val="005C6E1F"/>
    <w:rsid w:val="005C6FA0"/>
    <w:rsid w:val="005D66CB"/>
    <w:rsid w:val="005E36F4"/>
    <w:rsid w:val="005E3C14"/>
    <w:rsid w:val="005F35DB"/>
    <w:rsid w:val="005F5F26"/>
    <w:rsid w:val="006022A5"/>
    <w:rsid w:val="00603C84"/>
    <w:rsid w:val="00610AA0"/>
    <w:rsid w:val="006157BA"/>
    <w:rsid w:val="00616044"/>
    <w:rsid w:val="00622765"/>
    <w:rsid w:val="00632B19"/>
    <w:rsid w:val="00634CE7"/>
    <w:rsid w:val="00641B39"/>
    <w:rsid w:val="006441E0"/>
    <w:rsid w:val="00645CE1"/>
    <w:rsid w:val="00653CA3"/>
    <w:rsid w:val="00662481"/>
    <w:rsid w:val="00663E1A"/>
    <w:rsid w:val="006710B4"/>
    <w:rsid w:val="00675C8B"/>
    <w:rsid w:val="00676C3C"/>
    <w:rsid w:val="00683858"/>
    <w:rsid w:val="00695785"/>
    <w:rsid w:val="006959A7"/>
    <w:rsid w:val="006A4724"/>
    <w:rsid w:val="006A739A"/>
    <w:rsid w:val="006B0187"/>
    <w:rsid w:val="006B687E"/>
    <w:rsid w:val="006C5802"/>
    <w:rsid w:val="006C7D04"/>
    <w:rsid w:val="006D3031"/>
    <w:rsid w:val="006D4D39"/>
    <w:rsid w:val="006D5AF8"/>
    <w:rsid w:val="006D7AF9"/>
    <w:rsid w:val="006F42C9"/>
    <w:rsid w:val="0070549F"/>
    <w:rsid w:val="00711916"/>
    <w:rsid w:val="00713465"/>
    <w:rsid w:val="00720152"/>
    <w:rsid w:val="0072090D"/>
    <w:rsid w:val="007371AC"/>
    <w:rsid w:val="007401B2"/>
    <w:rsid w:val="00746362"/>
    <w:rsid w:val="0074781E"/>
    <w:rsid w:val="007536F8"/>
    <w:rsid w:val="00760034"/>
    <w:rsid w:val="007618FD"/>
    <w:rsid w:val="00763EFC"/>
    <w:rsid w:val="0077624A"/>
    <w:rsid w:val="00777204"/>
    <w:rsid w:val="007804B6"/>
    <w:rsid w:val="0078056D"/>
    <w:rsid w:val="0078416F"/>
    <w:rsid w:val="00785C85"/>
    <w:rsid w:val="00787C6C"/>
    <w:rsid w:val="00792899"/>
    <w:rsid w:val="007A09D8"/>
    <w:rsid w:val="007A1FE0"/>
    <w:rsid w:val="007A4A0F"/>
    <w:rsid w:val="007A7CE9"/>
    <w:rsid w:val="007B2BE8"/>
    <w:rsid w:val="007B3FF3"/>
    <w:rsid w:val="007C3061"/>
    <w:rsid w:val="007C5F03"/>
    <w:rsid w:val="007D292C"/>
    <w:rsid w:val="007D2CE7"/>
    <w:rsid w:val="007E0325"/>
    <w:rsid w:val="007E2BD5"/>
    <w:rsid w:val="007F533B"/>
    <w:rsid w:val="007F5D44"/>
    <w:rsid w:val="00810424"/>
    <w:rsid w:val="00810C5A"/>
    <w:rsid w:val="00816B46"/>
    <w:rsid w:val="00816C4C"/>
    <w:rsid w:val="00824A86"/>
    <w:rsid w:val="0083794A"/>
    <w:rsid w:val="00843F80"/>
    <w:rsid w:val="008441DF"/>
    <w:rsid w:val="00844DE9"/>
    <w:rsid w:val="008575D7"/>
    <w:rsid w:val="0086174E"/>
    <w:rsid w:val="00861A8E"/>
    <w:rsid w:val="00881B3E"/>
    <w:rsid w:val="0088698B"/>
    <w:rsid w:val="00890C35"/>
    <w:rsid w:val="00890ED6"/>
    <w:rsid w:val="008911D0"/>
    <w:rsid w:val="008A52BC"/>
    <w:rsid w:val="008A7DC6"/>
    <w:rsid w:val="008B02BD"/>
    <w:rsid w:val="008C024C"/>
    <w:rsid w:val="008C08FB"/>
    <w:rsid w:val="008D07A4"/>
    <w:rsid w:val="008D1E40"/>
    <w:rsid w:val="008D23E0"/>
    <w:rsid w:val="008D46AA"/>
    <w:rsid w:val="008D524B"/>
    <w:rsid w:val="008D6DB2"/>
    <w:rsid w:val="008E1153"/>
    <w:rsid w:val="008E25D0"/>
    <w:rsid w:val="008E49E7"/>
    <w:rsid w:val="008F3BA7"/>
    <w:rsid w:val="008F49C8"/>
    <w:rsid w:val="0092102E"/>
    <w:rsid w:val="009228B0"/>
    <w:rsid w:val="00922978"/>
    <w:rsid w:val="00935798"/>
    <w:rsid w:val="009448DE"/>
    <w:rsid w:val="009449C1"/>
    <w:rsid w:val="0095389E"/>
    <w:rsid w:val="0095418B"/>
    <w:rsid w:val="00955E9A"/>
    <w:rsid w:val="009569A7"/>
    <w:rsid w:val="0097471F"/>
    <w:rsid w:val="00975878"/>
    <w:rsid w:val="0099447B"/>
    <w:rsid w:val="009A495B"/>
    <w:rsid w:val="009A6361"/>
    <w:rsid w:val="009B4257"/>
    <w:rsid w:val="009C281C"/>
    <w:rsid w:val="009C31EC"/>
    <w:rsid w:val="009C419C"/>
    <w:rsid w:val="009D1652"/>
    <w:rsid w:val="009D3D67"/>
    <w:rsid w:val="009D514B"/>
    <w:rsid w:val="009E0F95"/>
    <w:rsid w:val="009F06A0"/>
    <w:rsid w:val="009F5E6E"/>
    <w:rsid w:val="00A007F6"/>
    <w:rsid w:val="00A00D2D"/>
    <w:rsid w:val="00A0122E"/>
    <w:rsid w:val="00A11A45"/>
    <w:rsid w:val="00A1531E"/>
    <w:rsid w:val="00A219BD"/>
    <w:rsid w:val="00A37CF7"/>
    <w:rsid w:val="00A42A95"/>
    <w:rsid w:val="00A453B8"/>
    <w:rsid w:val="00A55A09"/>
    <w:rsid w:val="00A57075"/>
    <w:rsid w:val="00A73D56"/>
    <w:rsid w:val="00A82309"/>
    <w:rsid w:val="00A87DFA"/>
    <w:rsid w:val="00A90482"/>
    <w:rsid w:val="00A941C9"/>
    <w:rsid w:val="00A96223"/>
    <w:rsid w:val="00AB4613"/>
    <w:rsid w:val="00AB755B"/>
    <w:rsid w:val="00AC20D6"/>
    <w:rsid w:val="00AC557E"/>
    <w:rsid w:val="00AD112D"/>
    <w:rsid w:val="00AE2B58"/>
    <w:rsid w:val="00AE67F5"/>
    <w:rsid w:val="00AF54E8"/>
    <w:rsid w:val="00B10AFD"/>
    <w:rsid w:val="00B20D3F"/>
    <w:rsid w:val="00B20EFD"/>
    <w:rsid w:val="00B24D50"/>
    <w:rsid w:val="00B32A44"/>
    <w:rsid w:val="00B3367D"/>
    <w:rsid w:val="00B35B08"/>
    <w:rsid w:val="00B45C25"/>
    <w:rsid w:val="00B4600C"/>
    <w:rsid w:val="00B501DF"/>
    <w:rsid w:val="00B508A4"/>
    <w:rsid w:val="00B61059"/>
    <w:rsid w:val="00B610AA"/>
    <w:rsid w:val="00B633ED"/>
    <w:rsid w:val="00B6376B"/>
    <w:rsid w:val="00B711BA"/>
    <w:rsid w:val="00B736BE"/>
    <w:rsid w:val="00B73D92"/>
    <w:rsid w:val="00B80908"/>
    <w:rsid w:val="00B80BF7"/>
    <w:rsid w:val="00B81808"/>
    <w:rsid w:val="00B86300"/>
    <w:rsid w:val="00B924FD"/>
    <w:rsid w:val="00B93731"/>
    <w:rsid w:val="00BA2C8D"/>
    <w:rsid w:val="00BA3288"/>
    <w:rsid w:val="00BA76A7"/>
    <w:rsid w:val="00BB0754"/>
    <w:rsid w:val="00BB08D2"/>
    <w:rsid w:val="00BB2410"/>
    <w:rsid w:val="00BB6F5B"/>
    <w:rsid w:val="00BD7D35"/>
    <w:rsid w:val="00BE344F"/>
    <w:rsid w:val="00BF0543"/>
    <w:rsid w:val="00BF5830"/>
    <w:rsid w:val="00C1539D"/>
    <w:rsid w:val="00C26E86"/>
    <w:rsid w:val="00C513C1"/>
    <w:rsid w:val="00C56775"/>
    <w:rsid w:val="00C83CE7"/>
    <w:rsid w:val="00C923C9"/>
    <w:rsid w:val="00C93DDA"/>
    <w:rsid w:val="00CA64AE"/>
    <w:rsid w:val="00CB2272"/>
    <w:rsid w:val="00CC072D"/>
    <w:rsid w:val="00CC2CFC"/>
    <w:rsid w:val="00CC4A9B"/>
    <w:rsid w:val="00CC5A90"/>
    <w:rsid w:val="00CC7958"/>
    <w:rsid w:val="00CE1F39"/>
    <w:rsid w:val="00CE7899"/>
    <w:rsid w:val="00CF6FB0"/>
    <w:rsid w:val="00D074FA"/>
    <w:rsid w:val="00D07783"/>
    <w:rsid w:val="00D14CCB"/>
    <w:rsid w:val="00D25546"/>
    <w:rsid w:val="00D45013"/>
    <w:rsid w:val="00D461BF"/>
    <w:rsid w:val="00D468F1"/>
    <w:rsid w:val="00D47002"/>
    <w:rsid w:val="00D47AE5"/>
    <w:rsid w:val="00D5262F"/>
    <w:rsid w:val="00D64310"/>
    <w:rsid w:val="00D64FF4"/>
    <w:rsid w:val="00D65691"/>
    <w:rsid w:val="00D750F2"/>
    <w:rsid w:val="00D762A9"/>
    <w:rsid w:val="00D8203C"/>
    <w:rsid w:val="00D86EE9"/>
    <w:rsid w:val="00D8745A"/>
    <w:rsid w:val="00D90D76"/>
    <w:rsid w:val="00D9237D"/>
    <w:rsid w:val="00DA0A8B"/>
    <w:rsid w:val="00DA33DB"/>
    <w:rsid w:val="00DA4BD8"/>
    <w:rsid w:val="00DB2BA5"/>
    <w:rsid w:val="00DB30FB"/>
    <w:rsid w:val="00DB7FB0"/>
    <w:rsid w:val="00DC2CCC"/>
    <w:rsid w:val="00DC456B"/>
    <w:rsid w:val="00DD07EA"/>
    <w:rsid w:val="00DE578C"/>
    <w:rsid w:val="00DF02BA"/>
    <w:rsid w:val="00DF565B"/>
    <w:rsid w:val="00E003F7"/>
    <w:rsid w:val="00E01FF1"/>
    <w:rsid w:val="00E0674A"/>
    <w:rsid w:val="00E1078E"/>
    <w:rsid w:val="00E10D03"/>
    <w:rsid w:val="00E1468F"/>
    <w:rsid w:val="00E1471C"/>
    <w:rsid w:val="00E26E40"/>
    <w:rsid w:val="00E27A89"/>
    <w:rsid w:val="00E27B76"/>
    <w:rsid w:val="00E32A42"/>
    <w:rsid w:val="00E32D33"/>
    <w:rsid w:val="00E347A1"/>
    <w:rsid w:val="00E521AF"/>
    <w:rsid w:val="00E53F2F"/>
    <w:rsid w:val="00E5609D"/>
    <w:rsid w:val="00E60083"/>
    <w:rsid w:val="00E60649"/>
    <w:rsid w:val="00E6176C"/>
    <w:rsid w:val="00E62DEC"/>
    <w:rsid w:val="00E66638"/>
    <w:rsid w:val="00E7372C"/>
    <w:rsid w:val="00E93D13"/>
    <w:rsid w:val="00E95931"/>
    <w:rsid w:val="00E97C70"/>
    <w:rsid w:val="00EA2AA8"/>
    <w:rsid w:val="00EB283D"/>
    <w:rsid w:val="00EC4344"/>
    <w:rsid w:val="00ED157C"/>
    <w:rsid w:val="00EE1120"/>
    <w:rsid w:val="00EE17FD"/>
    <w:rsid w:val="00EE58CC"/>
    <w:rsid w:val="00EF26B2"/>
    <w:rsid w:val="00F046D4"/>
    <w:rsid w:val="00F12CAD"/>
    <w:rsid w:val="00F13A0A"/>
    <w:rsid w:val="00F1439E"/>
    <w:rsid w:val="00F30612"/>
    <w:rsid w:val="00F36171"/>
    <w:rsid w:val="00F41C8D"/>
    <w:rsid w:val="00F47670"/>
    <w:rsid w:val="00F505AF"/>
    <w:rsid w:val="00F619D5"/>
    <w:rsid w:val="00F639B3"/>
    <w:rsid w:val="00F6709A"/>
    <w:rsid w:val="00F70377"/>
    <w:rsid w:val="00F81512"/>
    <w:rsid w:val="00F82F62"/>
    <w:rsid w:val="00F96D41"/>
    <w:rsid w:val="00FA556F"/>
    <w:rsid w:val="00FB3DF1"/>
    <w:rsid w:val="00FB761C"/>
    <w:rsid w:val="00FC26C8"/>
    <w:rsid w:val="00FC4929"/>
    <w:rsid w:val="00FD6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B73"/>
    <w:pPr>
      <w:ind w:left="1440" w:hanging="1440"/>
      <w:jc w:val="both"/>
    </w:pPr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sid w:val="00403B73"/>
    <w:rPr>
      <w:rFonts w:ascii="Calibri" w:eastAsia="Calibri" w:hAnsi="Calibri"/>
      <w:sz w:val="24"/>
      <w:szCs w:val="24"/>
    </w:rPr>
  </w:style>
  <w:style w:type="character" w:customStyle="1" w:styleId="HeaderChar">
    <w:name w:val="Header Char"/>
    <w:link w:val="Header"/>
    <w:rsid w:val="00403B73"/>
    <w:rPr>
      <w:rFonts w:ascii="Calibri" w:eastAsia="Calibri" w:hAnsi="Calibri"/>
      <w:sz w:val="24"/>
      <w:szCs w:val="24"/>
    </w:rPr>
  </w:style>
  <w:style w:type="character" w:customStyle="1" w:styleId="FooterChar">
    <w:name w:val="Footer Char"/>
    <w:link w:val="Footer"/>
    <w:rsid w:val="00403B73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link w:val="CommentText"/>
    <w:rsid w:val="00403B73"/>
    <w:rPr>
      <w:rFonts w:ascii="Calibri" w:eastAsia="Calibri" w:hAnsi="Calibri"/>
      <w:sz w:val="24"/>
      <w:szCs w:val="24"/>
    </w:rPr>
  </w:style>
  <w:style w:type="character" w:customStyle="1" w:styleId="CommentSubjectChar">
    <w:name w:val="Comment Subject Char"/>
    <w:link w:val="CommentSubject"/>
    <w:rsid w:val="00403B73"/>
    <w:rPr>
      <w:rFonts w:ascii="Calibri" w:eastAsia="Calibri" w:hAnsi="Calibri"/>
      <w:b/>
      <w:bCs/>
      <w:sz w:val="24"/>
      <w:szCs w:val="24"/>
    </w:rPr>
  </w:style>
  <w:style w:type="character" w:customStyle="1" w:styleId="BalloonTextChar">
    <w:name w:val="Balloon Text Char"/>
    <w:link w:val="BalloonText"/>
    <w:uiPriority w:val="99"/>
    <w:rsid w:val="00403B73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403B73"/>
    <w:rPr>
      <w:rFonts w:cs="Times New Roman"/>
      <w:kern w:val="0"/>
      <w:sz w:val="24"/>
      <w:szCs w:val="24"/>
      <w:lang w:eastAsia="en-US"/>
    </w:rPr>
  </w:style>
  <w:style w:type="character" w:customStyle="1" w:styleId="date-display-start">
    <w:name w:val="date-display-start"/>
    <w:basedOn w:val="DefaultParagraphFont"/>
    <w:rsid w:val="00403B73"/>
  </w:style>
  <w:style w:type="character" w:customStyle="1" w:styleId="date-display-end">
    <w:name w:val="date-display-end"/>
    <w:basedOn w:val="DefaultParagraphFont"/>
    <w:rsid w:val="00403B73"/>
  </w:style>
  <w:style w:type="character" w:customStyle="1" w:styleId="date-display-separator">
    <w:name w:val="date-display-separator"/>
    <w:basedOn w:val="DefaultParagraphFont"/>
    <w:rsid w:val="00403B73"/>
  </w:style>
  <w:style w:type="character" w:customStyle="1" w:styleId="views-field-field-date-value">
    <w:name w:val="views-field-field-date-value"/>
    <w:basedOn w:val="DefaultParagraphFont"/>
    <w:rsid w:val="00403B73"/>
  </w:style>
  <w:style w:type="character" w:customStyle="1" w:styleId="field-content">
    <w:name w:val="field-content"/>
    <w:basedOn w:val="DefaultParagraphFont"/>
    <w:rsid w:val="00403B73"/>
  </w:style>
  <w:style w:type="character" w:customStyle="1" w:styleId="views-field-field-location-value2">
    <w:name w:val="views-field-field-location-value2"/>
    <w:basedOn w:val="DefaultParagraphFont"/>
    <w:rsid w:val="00403B73"/>
  </w:style>
  <w:style w:type="character" w:styleId="PageNumber">
    <w:name w:val="page number"/>
    <w:rsid w:val="00403B73"/>
    <w:rPr>
      <w:rFonts w:cs="Times New Roman"/>
    </w:rPr>
  </w:style>
  <w:style w:type="character" w:styleId="FootnoteReference">
    <w:name w:val="footnote reference"/>
    <w:uiPriority w:val="99"/>
    <w:rsid w:val="00403B73"/>
    <w:rPr>
      <w:rFonts w:cs="Times New Roman"/>
      <w:vertAlign w:val="superscript"/>
    </w:rPr>
  </w:style>
  <w:style w:type="character" w:styleId="CommentReference">
    <w:name w:val="annotation reference"/>
    <w:rsid w:val="00403B73"/>
    <w:rPr>
      <w:rFonts w:cs="Times New Roman"/>
      <w:sz w:val="16"/>
      <w:szCs w:val="16"/>
    </w:rPr>
  </w:style>
  <w:style w:type="paragraph" w:styleId="BodyText">
    <w:name w:val="Body Text"/>
    <w:basedOn w:val="Normal"/>
    <w:link w:val="BodyTextChar"/>
    <w:rsid w:val="00DA4BD8"/>
    <w:pPr>
      <w:jc w:val="center"/>
    </w:pPr>
    <w:rPr>
      <w:rFonts w:ascii="Calibri" w:eastAsia="Calibri" w:hAnsi="Calibri" w:cs="Angsana New"/>
      <w:lang w:val="x-none" w:eastAsia="x-none" w:bidi="th-TH"/>
    </w:rPr>
  </w:style>
  <w:style w:type="paragraph" w:styleId="Footer">
    <w:name w:val="footer"/>
    <w:basedOn w:val="Normal"/>
    <w:link w:val="Foot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styleId="CommentText">
    <w:name w:val="annotation text"/>
    <w:basedOn w:val="Normal"/>
    <w:link w:val="CommentTextChar"/>
    <w:rsid w:val="00DA4BD8"/>
    <w:rPr>
      <w:rFonts w:ascii="Calibri" w:eastAsia="Calibri" w:hAnsi="Calibri" w:cs="Angsana New"/>
      <w:lang w:val="x-none" w:eastAsia="x-none" w:bidi="th-TH"/>
    </w:rPr>
  </w:style>
  <w:style w:type="paragraph" w:styleId="FootnoteText">
    <w:name w:val="footnote text"/>
    <w:basedOn w:val="Normal"/>
    <w:link w:val="FootnoteTextChar"/>
    <w:uiPriority w:val="99"/>
    <w:rsid w:val="00403B73"/>
    <w:rPr>
      <w:rFonts w:cs="Angsana New"/>
      <w:lang w:val="x-none" w:bidi="th-TH"/>
    </w:rPr>
  </w:style>
  <w:style w:type="paragraph" w:customStyle="1" w:styleId="ListParagraph1">
    <w:name w:val="List Paragraph1"/>
    <w:basedOn w:val="Normal"/>
    <w:rsid w:val="00403B73"/>
    <w:pPr>
      <w:ind w:left="720"/>
    </w:pPr>
  </w:style>
  <w:style w:type="paragraph" w:styleId="CommentSubject">
    <w:name w:val="annotation subject"/>
    <w:basedOn w:val="CommentText"/>
    <w:next w:val="CommentText"/>
    <w:link w:val="CommentSubjectChar"/>
    <w:rsid w:val="00403B73"/>
    <w:rPr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A4BD8"/>
    <w:rPr>
      <w:rFonts w:ascii="Tahoma" w:hAnsi="Tahoma" w:cs="Angsana New"/>
      <w:sz w:val="16"/>
      <w:szCs w:val="16"/>
      <w:lang w:val="x-none" w:eastAsia="x-none" w:bidi="th-TH"/>
    </w:rPr>
  </w:style>
  <w:style w:type="paragraph" w:styleId="Header">
    <w:name w:val="header"/>
    <w:basedOn w:val="Normal"/>
    <w:link w:val="HeaderChar"/>
    <w:rsid w:val="00DA4BD8"/>
    <w:pPr>
      <w:tabs>
        <w:tab w:val="center" w:pos="4320"/>
        <w:tab w:val="right" w:pos="8640"/>
      </w:tabs>
    </w:pPr>
    <w:rPr>
      <w:rFonts w:ascii="Calibri" w:eastAsia="Calibri" w:hAnsi="Calibri" w:cs="Angsana New"/>
      <w:lang w:val="x-none" w:eastAsia="x-none" w:bidi="th-TH"/>
    </w:rPr>
  </w:style>
  <w:style w:type="paragraph" w:customStyle="1" w:styleId="ColorfulShading-Accent11">
    <w:name w:val="Colorful Shading - Accent 11"/>
    <w:hidden/>
    <w:uiPriority w:val="99"/>
    <w:semiHidden/>
    <w:rsid w:val="00843116"/>
    <w:rPr>
      <w:sz w:val="24"/>
      <w:szCs w:val="24"/>
      <w:lang w:eastAsia="en-US"/>
    </w:rPr>
  </w:style>
  <w:style w:type="character" w:customStyle="1" w:styleId="BodyTextChar1">
    <w:name w:val="Body Text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FooterChar1">
    <w:name w:val="Foot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character" w:customStyle="1" w:styleId="CommentTextChar1">
    <w:name w:val="Comment Text Char1"/>
    <w:uiPriority w:val="99"/>
    <w:semiHidden/>
    <w:rsid w:val="00291DE3"/>
    <w:rPr>
      <w:rFonts w:ascii="Times New Roman" w:eastAsia="바탕" w:hAnsi="Times New Roman" w:cs="Times New Roman"/>
      <w:sz w:val="20"/>
      <w:szCs w:val="20"/>
    </w:rPr>
  </w:style>
  <w:style w:type="character" w:customStyle="1" w:styleId="HeaderChar1">
    <w:name w:val="Header Char1"/>
    <w:uiPriority w:val="99"/>
    <w:semiHidden/>
    <w:rsid w:val="00291DE3"/>
    <w:rPr>
      <w:rFonts w:ascii="Times New Roman" w:eastAsia="바탕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91DE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E66638"/>
    <w:pPr>
      <w:ind w:left="720"/>
    </w:pPr>
  </w:style>
  <w:style w:type="paragraph" w:customStyle="1" w:styleId="Default">
    <w:name w:val="Default"/>
    <w:link w:val="DefaultChar"/>
    <w:rsid w:val="00066E7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character" w:customStyle="1" w:styleId="DefaultChar">
    <w:name w:val="Default Char"/>
    <w:link w:val="Default"/>
    <w:rsid w:val="00066E71"/>
    <w:rPr>
      <w:rFonts w:eastAsia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737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PFC">
    <w:name w:val="WCPFC"/>
    <w:link w:val="WCPFCChar"/>
    <w:qFormat/>
    <w:rsid w:val="00A37CF7"/>
    <w:pPr>
      <w:numPr>
        <w:numId w:val="12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/>
    </w:rPr>
  </w:style>
  <w:style w:type="character" w:customStyle="1" w:styleId="WCPFCChar">
    <w:name w:val="WCPFC Char"/>
    <w:basedOn w:val="DefaultChar"/>
    <w:link w:val="WCPFC"/>
    <w:rsid w:val="00A37CF7"/>
    <w:rPr>
      <w:rFonts w:eastAsiaTheme="minorEastAsia" w:cstheme="minorBidi"/>
      <w:color w:val="000000"/>
      <w:sz w:val="22"/>
      <w:szCs w:val="22"/>
      <w:lang w:val="en-NZ" w:eastAsia="en-NZ"/>
    </w:rPr>
  </w:style>
  <w:style w:type="character" w:styleId="Hyperlink">
    <w:name w:val="Hyperlink"/>
    <w:rsid w:val="00187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9EBF7-A7AE-486B-8AF4-2192FB7DA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313</Words>
  <Characters>1785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Western and Central Pacific Fisheries Commission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11</cp:revision>
  <cp:lastPrinted>2018-06-06T17:26:00Z</cp:lastPrinted>
  <dcterms:created xsi:type="dcterms:W3CDTF">2018-06-06T16:30:00Z</dcterms:created>
  <dcterms:modified xsi:type="dcterms:W3CDTF">2018-09-02T12:37:00Z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